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3E7" w:rsidRPr="00897D08" w:rsidRDefault="009C48FB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4425264</wp:posOffset>
            </wp:positionH>
            <wp:positionV relativeFrom="paragraph">
              <wp:posOffset>-635</wp:posOffset>
            </wp:positionV>
            <wp:extent cx="657860" cy="65786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1_Vordruck_Räumlichkeiten_20.12.2016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4A6C">
        <w:rPr>
          <w:rFonts w:ascii="Arial" w:hAnsi="Arial" w:cs="Arial"/>
          <w:b/>
          <w:sz w:val="24"/>
          <w:szCs w:val="24"/>
        </w:rPr>
        <w:t>R</w:t>
      </w:r>
      <w:r w:rsidR="009D58DB">
        <w:t>.</w:t>
      </w:r>
      <w:r w:rsidR="009A4A6C">
        <w:rPr>
          <w:rFonts w:ascii="Arial" w:hAnsi="Arial" w:cs="Arial"/>
          <w:b/>
          <w:sz w:val="24"/>
          <w:szCs w:val="24"/>
        </w:rPr>
        <w:t xml:space="preserve">1 </w:t>
      </w:r>
      <w:r w:rsidR="00AF54F9" w:rsidRPr="00897D08">
        <w:rPr>
          <w:rFonts w:ascii="Arial" w:hAnsi="Arial" w:cs="Arial"/>
          <w:b/>
          <w:sz w:val="24"/>
          <w:szCs w:val="24"/>
        </w:rPr>
        <w:t>Vordruck</w:t>
      </w:r>
      <w:r w:rsidR="00796123" w:rsidRPr="00897D08">
        <w:rPr>
          <w:rFonts w:ascii="Arial" w:hAnsi="Arial" w:cs="Arial"/>
          <w:b/>
          <w:sz w:val="24"/>
          <w:szCs w:val="24"/>
        </w:rPr>
        <w:t xml:space="preserve"> </w:t>
      </w:r>
      <w:r w:rsidR="000033E7" w:rsidRPr="00897D08">
        <w:rPr>
          <w:rFonts w:ascii="Arial" w:hAnsi="Arial" w:cs="Arial"/>
          <w:b/>
          <w:sz w:val="24"/>
          <w:szCs w:val="24"/>
        </w:rPr>
        <w:t>„Räumlichkeiten“</w:t>
      </w:r>
    </w:p>
    <w:p w:rsidR="000033E7" w:rsidRPr="00897D08" w:rsidRDefault="000033E7" w:rsidP="000033E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97D08">
        <w:rPr>
          <w:rFonts w:ascii="Arial" w:hAnsi="Arial" w:cs="Arial"/>
          <w:b/>
          <w:sz w:val="24"/>
          <w:szCs w:val="24"/>
        </w:rPr>
        <w:t xml:space="preserve">Bieter: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305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bookmarkStart w:id="1" w:name="_GoBack"/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bookmarkEnd w:id="1"/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</w:p>
    <w:p w:rsidR="00C202C8" w:rsidRPr="009C48FB" w:rsidRDefault="000033E7" w:rsidP="00C202C8">
      <w:pPr>
        <w:spacing w:line="360" w:lineRule="auto"/>
        <w:rPr>
          <w:rFonts w:ascii="Arial" w:hAnsi="Arial" w:cs="Arial"/>
          <w:sz w:val="28"/>
          <w:szCs w:val="28"/>
        </w:rPr>
      </w:pPr>
      <w:r w:rsidRPr="00897D08">
        <w:rPr>
          <w:rFonts w:ascii="Arial" w:hAnsi="Arial" w:cs="Arial"/>
          <w:b/>
          <w:sz w:val="24"/>
          <w:szCs w:val="24"/>
        </w:rPr>
        <w:t xml:space="preserve">Vergabenummer: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Pr="00897D08">
        <w:rPr>
          <w:rFonts w:ascii="Arial" w:hAnsi="Arial" w:cs="Arial"/>
          <w:b/>
          <w:sz w:val="24"/>
          <w:szCs w:val="24"/>
        </w:rPr>
        <w:t xml:space="preserve">, Los: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="00C202C8" w:rsidRPr="00897D08">
        <w:rPr>
          <w:rFonts w:ascii="Arial" w:hAnsi="Arial" w:cs="Arial"/>
          <w:b/>
          <w:sz w:val="24"/>
          <w:szCs w:val="24"/>
        </w:rPr>
        <w:t>,</w:t>
      </w:r>
      <w:r w:rsidR="00C202C8" w:rsidRPr="00897D08">
        <w:rPr>
          <w:rFonts w:ascii="Arial" w:hAnsi="Arial" w:cs="Arial"/>
          <w:b/>
          <w:szCs w:val="22"/>
        </w:rPr>
        <w:t xml:space="preserve"> </w:t>
      </w:r>
      <w:r w:rsidR="00C202C8" w:rsidRPr="00897D08">
        <w:rPr>
          <w:rFonts w:ascii="Arial" w:hAnsi="Arial" w:cs="Arial"/>
          <w:b/>
          <w:sz w:val="24"/>
          <w:szCs w:val="24"/>
        </w:rPr>
        <w:t>lfd. Nr.:</w:t>
      </w:r>
      <w:r w:rsidR="00C202C8" w:rsidRPr="00897D08">
        <w:rPr>
          <w:rFonts w:ascii="Arial" w:hAnsi="Arial" w:cs="Arial"/>
          <w:b/>
          <w:szCs w:val="22"/>
        </w:rPr>
        <w:t xml:space="preserve"> </w:t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C202C8" w:rsidRPr="00897D08">
        <w:rPr>
          <w:rFonts w:ascii="Arial" w:hAnsi="Arial" w:cs="Arial"/>
          <w:sz w:val="24"/>
          <w:szCs w:val="22"/>
          <w:u w:val="single"/>
        </w:rPr>
        <w:instrText xml:space="preserve"> FORMTEXT </w:instrText>
      </w:r>
      <w:r w:rsidR="00C202C8" w:rsidRPr="00897D08">
        <w:rPr>
          <w:rFonts w:ascii="Arial" w:hAnsi="Arial" w:cs="Arial"/>
          <w:sz w:val="24"/>
          <w:szCs w:val="22"/>
          <w:u w:val="single"/>
        </w:rPr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end"/>
      </w:r>
      <w:r w:rsidR="009C48FB">
        <w:rPr>
          <w:rFonts w:ascii="Arial" w:hAnsi="Arial" w:cs="Arial"/>
          <w:sz w:val="28"/>
          <w:szCs w:val="28"/>
        </w:rPr>
        <w:tab/>
      </w:r>
      <w:r w:rsidR="009C48FB">
        <w:rPr>
          <w:rFonts w:ascii="Arial" w:hAnsi="Arial" w:cs="Arial"/>
          <w:sz w:val="28"/>
          <w:szCs w:val="28"/>
        </w:rPr>
        <w:tab/>
      </w:r>
      <w:r w:rsidR="009C48FB">
        <w:rPr>
          <w:rFonts w:ascii="Arial" w:hAnsi="Arial" w:cs="Arial"/>
          <w:sz w:val="28"/>
          <w:szCs w:val="28"/>
        </w:rPr>
        <w:tab/>
        <w:t xml:space="preserve">   2</w:t>
      </w:r>
    </w:p>
    <w:p w:rsidR="000033E7" w:rsidRPr="00897D08" w:rsidRDefault="000033E7" w:rsidP="000033E7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:rsidR="000033E7" w:rsidRPr="00897D08" w:rsidRDefault="000033E7" w:rsidP="00F54AA5">
      <w:pPr>
        <w:spacing w:before="60" w:after="60"/>
        <w:rPr>
          <w:rFonts w:ascii="Arial" w:hAnsi="Arial"/>
          <w:sz w:val="4"/>
        </w:rPr>
      </w:pPr>
    </w:p>
    <w:tbl>
      <w:tblPr>
        <w:tblpPr w:leftFromText="141" w:rightFromText="141" w:vertAnchor="page" w:horzAnchor="margin" w:tblpY="6278"/>
        <w:tblW w:w="9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2114"/>
        <w:gridCol w:w="1091"/>
        <w:gridCol w:w="1091"/>
        <w:gridCol w:w="4429"/>
      </w:tblGrid>
      <w:tr w:rsidR="00F54AA5" w:rsidRPr="00897D08">
        <w:trPr>
          <w:cantSplit/>
          <w:trHeight w:val="639"/>
        </w:trPr>
        <w:tc>
          <w:tcPr>
            <w:tcW w:w="545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F54AA5" w:rsidRPr="00897D08" w:rsidRDefault="001C3648" w:rsidP="00E741EC">
            <w:pPr>
              <w:spacing w:before="12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8725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pStyle w:val="berschrift1"/>
              <w:jc w:val="left"/>
              <w:rPr>
                <w:b w:val="0"/>
                <w:sz w:val="12"/>
              </w:rPr>
            </w:pPr>
          </w:p>
          <w:p w:rsidR="00F54AA5" w:rsidRPr="00897D08" w:rsidRDefault="00F54AA5" w:rsidP="00E741EC">
            <w:pPr>
              <w:pStyle w:val="berschrift1"/>
              <w:jc w:val="left"/>
              <w:rPr>
                <w:b w:val="0"/>
                <w:sz w:val="16"/>
              </w:rPr>
            </w:pPr>
            <w:r w:rsidRPr="00897D08">
              <w:rPr>
                <w:b w:val="0"/>
                <w:sz w:val="16"/>
              </w:rPr>
              <w:t>Unterrichtsräume</w:t>
            </w:r>
          </w:p>
          <w:p w:rsidR="00F54AA5" w:rsidRPr="00897D08" w:rsidRDefault="001C3648" w:rsidP="00E741EC">
            <w:pPr>
              <w:spacing w:before="6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sz w:val="16"/>
              </w:rPr>
              <w:t xml:space="preserve">sind Gruppenräume, in denen theoretische Lerninhalte einschl. EDV-Unterweisung vermittelt werden. </w:t>
            </w:r>
          </w:p>
        </w:tc>
      </w:tr>
      <w:tr w:rsidR="00F54AA5" w:rsidRPr="00897D08">
        <w:trPr>
          <w:cantSplit/>
          <w:trHeight w:hRule="exact" w:val="825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Unterrichtsfach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2B5EEC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Teilnehmer-plätze</w:t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211532" w:rsidRPr="00897D08" w:rsidRDefault="00211532">
      <w:pPr>
        <w:rPr>
          <w:rFonts w:ascii="Arial" w:hAnsi="Arial"/>
          <w:sz w:val="16"/>
        </w:rPr>
      </w:pPr>
    </w:p>
    <w:p w:rsidR="00211532" w:rsidRPr="00897D08" w:rsidRDefault="00211532"/>
    <w:tbl>
      <w:tblPr>
        <w:tblpPr w:leftFromText="141" w:rightFromText="141" w:vertAnchor="text" w:horzAnchor="margin" w:tblpY="106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353BF1" w:rsidRPr="00897D08">
        <w:trPr>
          <w:trHeight w:val="952"/>
        </w:trPr>
        <w:tc>
          <w:tcPr>
            <w:tcW w:w="9267" w:type="dxa"/>
          </w:tcPr>
          <w:p w:rsidR="00353BF1" w:rsidRPr="00897D08" w:rsidRDefault="00353BF1" w:rsidP="00353BF1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Bezeichnung und Anschrift des Auftragnehmers</w:t>
            </w:r>
          </w:p>
          <w:p w:rsidR="001F5837" w:rsidRPr="00897D08" w:rsidRDefault="001F5837" w:rsidP="00353BF1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7D04DE" w:rsidRPr="00897D08" w:rsidRDefault="007D04DE"/>
    <w:tbl>
      <w:tblPr>
        <w:tblpPr w:leftFromText="141" w:rightFromText="141" w:vertAnchor="text" w:horzAnchor="margin" w:tblpY="-664"/>
        <w:tblOverlap w:val="never"/>
        <w:tblW w:w="94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65"/>
        <w:gridCol w:w="1080"/>
        <w:gridCol w:w="1080"/>
        <w:gridCol w:w="4387"/>
      </w:tblGrid>
      <w:tr w:rsidR="00353BF1" w:rsidRPr="00897D08">
        <w:trPr>
          <w:cantSplit/>
          <w:trHeight w:hRule="exact" w:val="1027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4"/>
                <w:bdr w:val="single" w:sz="12" w:space="0" w:color="auto"/>
              </w:rPr>
              <w:lastRenderedPageBreak/>
              <w:br w:type="page"/>
            </w:r>
            <w:r w:rsidRPr="00897D08">
              <w:rPr>
                <w:rFonts w:ascii="Arial" w:hAnsi="Arial"/>
                <w:b/>
                <w:sz w:val="16"/>
              </w:rPr>
              <w:t>2</w:t>
            </w:r>
          </w:p>
        </w:tc>
        <w:tc>
          <w:tcPr>
            <w:tcW w:w="891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  <w:u w:val="single"/>
              </w:rPr>
              <w:t>Berufsfeldbezogene Praxisräume</w:t>
            </w:r>
          </w:p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</w:rPr>
              <w:t>dienen der praktischen Unterweisung in Maßnahmen der Eignung</w:t>
            </w:r>
            <w:r w:rsidR="008F1167" w:rsidRPr="00897D08">
              <w:rPr>
                <w:rFonts w:ascii="Arial" w:hAnsi="Arial"/>
                <w:sz w:val="16"/>
              </w:rPr>
              <w:t>sfeststellung</w:t>
            </w:r>
            <w:r w:rsidRPr="00897D08">
              <w:rPr>
                <w:rFonts w:ascii="Arial" w:hAnsi="Arial"/>
                <w:sz w:val="16"/>
              </w:rPr>
              <w:t xml:space="preserve"> und Kenntnisvermittlung.</w:t>
            </w:r>
          </w:p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353BF1" w:rsidRPr="00897D08">
        <w:trPr>
          <w:cantSplit/>
          <w:trHeight w:hRule="exact" w:val="58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Unterrichtsfach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Teilnehmer-plätze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361DC3" w:rsidRPr="00897D08" w:rsidRDefault="00361DC3"/>
    <w:tbl>
      <w:tblPr>
        <w:tblpPr w:leftFromText="141" w:rightFromText="141" w:vertAnchor="text" w:horzAnchor="margin" w:tblpY="1010"/>
        <w:tblOverlap w:val="never"/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2318"/>
        <w:gridCol w:w="1059"/>
        <w:gridCol w:w="1059"/>
        <w:gridCol w:w="4465"/>
      </w:tblGrid>
      <w:tr w:rsidR="00353BF1" w:rsidRPr="00897D08">
        <w:trPr>
          <w:cantSplit/>
          <w:trHeight w:hRule="exact" w:val="1193"/>
        </w:trPr>
        <w:tc>
          <w:tcPr>
            <w:tcW w:w="529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240" w:after="24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t>3</w:t>
            </w:r>
          </w:p>
        </w:tc>
        <w:tc>
          <w:tcPr>
            <w:tcW w:w="890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796123" w:rsidP="00357875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  <w:u w:val="single"/>
              </w:rPr>
              <w:t xml:space="preserve">ggf. </w:t>
            </w:r>
            <w:r w:rsidR="00353BF1" w:rsidRPr="00897D08">
              <w:rPr>
                <w:rFonts w:ascii="Arial" w:hAnsi="Arial"/>
                <w:sz w:val="16"/>
                <w:u w:val="single"/>
              </w:rPr>
              <w:t>Besprechungsräume</w:t>
            </w:r>
          </w:p>
          <w:p w:rsidR="00353BF1" w:rsidRPr="00897D08" w:rsidRDefault="00353BF1" w:rsidP="00357875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  <w:p w:rsidR="00353BF1" w:rsidRPr="00897D08" w:rsidRDefault="00353BF1" w:rsidP="00357875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353BF1" w:rsidRPr="00897D08">
        <w:trPr>
          <w:cantSplit/>
          <w:trHeight w:hRule="exact" w:val="895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Anzahl der Plätze</w:t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353BF1" w:rsidRPr="00897D08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156EC3" w:rsidRPr="00897D08" w:rsidRDefault="00156EC3"/>
    <w:p w:rsidR="00357875" w:rsidRPr="00897D08" w:rsidRDefault="00357875"/>
    <w:p w:rsidR="00156EC3" w:rsidRPr="00897D08" w:rsidRDefault="00156EC3"/>
    <w:p w:rsidR="00357875" w:rsidRPr="00897D08" w:rsidRDefault="00357875"/>
    <w:p w:rsidR="00353BF1" w:rsidRPr="00897D08" w:rsidRDefault="00353BF1" w:rsidP="00353BF1">
      <w:pPr>
        <w:rPr>
          <w:rFonts w:ascii="Arial" w:hAnsi="Arial"/>
          <w:sz w:val="16"/>
        </w:rPr>
      </w:pPr>
      <w:r w:rsidRPr="00897D08">
        <w:rPr>
          <w:rFonts w:ascii="Arial" w:hAnsi="Arial"/>
          <w:sz w:val="16"/>
        </w:rPr>
        <w:t>Grundrisszeichnungen sind auf Anforderung vorzulegen.</w:t>
      </w:r>
    </w:p>
    <w:sectPr w:rsidR="00353BF1" w:rsidRPr="00897D08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52C" w:rsidRDefault="0095352C">
      <w:r>
        <w:separator/>
      </w:r>
    </w:p>
  </w:endnote>
  <w:endnote w:type="continuationSeparator" w:id="0">
    <w:p w:rsidR="0095352C" w:rsidRDefault="00953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D47" w:rsidRDefault="0075750C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t>2</w:t>
    </w:r>
  </w:p>
  <w:p w:rsidR="00B57D47" w:rsidRPr="009C48FB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>Stand: 05/2010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</w:r>
    <w:r w:rsidR="009C48FB">
      <w:rPr>
        <w:rFonts w:ascii="Arial" w:hAnsi="Arial" w:cs="Arial"/>
      </w:rPr>
      <w:t xml:space="preserve">R.1_GK - </w:t>
    </w:r>
    <w:r w:rsidR="00B57D47" w:rsidRPr="009C48FB">
      <w:rPr>
        <w:rFonts w:ascii="Arial" w:hAnsi="Arial" w:cs="Arial"/>
      </w:rPr>
      <w:t xml:space="preserve">Seite </w:t>
    </w:r>
    <w:r w:rsidR="00B57D47" w:rsidRPr="009C48FB">
      <w:rPr>
        <w:rFonts w:ascii="Arial" w:hAnsi="Arial" w:cs="Arial"/>
      </w:rPr>
      <w:fldChar w:fldCharType="begin"/>
    </w:r>
    <w:r w:rsidR="00B57D47" w:rsidRPr="009C48FB">
      <w:rPr>
        <w:rFonts w:ascii="Arial" w:hAnsi="Arial" w:cs="Arial"/>
      </w:rPr>
      <w:instrText xml:space="preserve"> PAGE </w:instrText>
    </w:r>
    <w:r w:rsidR="00B57D47" w:rsidRPr="009C48FB">
      <w:rPr>
        <w:rFonts w:ascii="Arial" w:hAnsi="Arial" w:cs="Arial"/>
      </w:rPr>
      <w:fldChar w:fldCharType="separate"/>
    </w:r>
    <w:r w:rsidR="009C48FB">
      <w:rPr>
        <w:rFonts w:ascii="Arial" w:hAnsi="Arial" w:cs="Arial"/>
        <w:noProof/>
      </w:rPr>
      <w:t>1</w:t>
    </w:r>
    <w:r w:rsidR="00B57D47" w:rsidRPr="009C48FB">
      <w:rPr>
        <w:rFonts w:ascii="Arial" w:hAnsi="Arial" w:cs="Arial"/>
      </w:rPr>
      <w:fldChar w:fldCharType="end"/>
    </w:r>
    <w:r w:rsidR="00B57D47" w:rsidRPr="009C48FB">
      <w:rPr>
        <w:rFonts w:ascii="Arial" w:hAnsi="Arial" w:cs="Arial"/>
      </w:rPr>
      <w:t xml:space="preserve"> von </w:t>
    </w:r>
    <w:r w:rsidRPr="009C48FB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52C" w:rsidRDefault="0095352C">
      <w:r>
        <w:separator/>
      </w:r>
    </w:p>
  </w:footnote>
  <w:footnote w:type="continuationSeparator" w:id="0">
    <w:p w:rsidR="0095352C" w:rsidRDefault="009535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hG/hQorpuE5jgC7PpK2yaRWFnPCxil4IM0ZeHlkDk3uA52hcjaf68gjmnjAeXuM+4PzDK1Yn033YfYZ9ra+C1Q==" w:salt="KWSMIDOda7X1f73B+Pila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DBB"/>
    <w:rsid w:val="000033E7"/>
    <w:rsid w:val="000B6DBB"/>
    <w:rsid w:val="001065CD"/>
    <w:rsid w:val="00156EC3"/>
    <w:rsid w:val="001C3648"/>
    <w:rsid w:val="001F14FB"/>
    <w:rsid w:val="001F4A8E"/>
    <w:rsid w:val="001F5837"/>
    <w:rsid w:val="00211532"/>
    <w:rsid w:val="002B5EEC"/>
    <w:rsid w:val="002D252E"/>
    <w:rsid w:val="00311198"/>
    <w:rsid w:val="00353BF1"/>
    <w:rsid w:val="00357875"/>
    <w:rsid w:val="00361DC3"/>
    <w:rsid w:val="003723DB"/>
    <w:rsid w:val="00384768"/>
    <w:rsid w:val="003E2C88"/>
    <w:rsid w:val="004378E1"/>
    <w:rsid w:val="00520554"/>
    <w:rsid w:val="0075750C"/>
    <w:rsid w:val="00794603"/>
    <w:rsid w:val="00796123"/>
    <w:rsid w:val="007D04DE"/>
    <w:rsid w:val="00897D08"/>
    <w:rsid w:val="008F1167"/>
    <w:rsid w:val="0095352C"/>
    <w:rsid w:val="00961DC1"/>
    <w:rsid w:val="009A4A6C"/>
    <w:rsid w:val="009C48FB"/>
    <w:rsid w:val="009C6C5E"/>
    <w:rsid w:val="009D58DB"/>
    <w:rsid w:val="00A83AE2"/>
    <w:rsid w:val="00AF54F9"/>
    <w:rsid w:val="00B57D47"/>
    <w:rsid w:val="00C202C8"/>
    <w:rsid w:val="00E008C9"/>
    <w:rsid w:val="00E10BE5"/>
    <w:rsid w:val="00E741EC"/>
    <w:rsid w:val="00EA7126"/>
    <w:rsid w:val="00F54AA5"/>
    <w:rsid w:val="00FA3846"/>
    <w:rsid w:val="00FD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CC533E-F708-4E10-8E0C-740400732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ParidonH</dc:creator>
  <cp:keywords/>
  <dc:description/>
  <cp:lastModifiedBy>Gottschlich Kathrin</cp:lastModifiedBy>
  <cp:revision>3</cp:revision>
  <cp:lastPrinted>2005-11-29T09:43:00Z</cp:lastPrinted>
  <dcterms:created xsi:type="dcterms:W3CDTF">2012-02-08T13:42:00Z</dcterms:created>
  <dcterms:modified xsi:type="dcterms:W3CDTF">2017-03-29T13:02:00Z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